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5C4" w:rsidRDefault="00190CB4">
      <w:ins w:id="0" w:author="Classroom" w:date="2011-09-27T12:53:00Z">
        <w:r>
          <w:rPr>
            <w:noProof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5429250</wp:posOffset>
              </wp:positionH>
              <wp:positionV relativeFrom="paragraph">
                <wp:posOffset>-885825</wp:posOffset>
              </wp:positionV>
              <wp:extent cx="2605405" cy="1866900"/>
              <wp:effectExtent l="19050" t="0" r="4445" b="0"/>
              <wp:wrapNone/>
              <wp:docPr id="1" name="Picture 1" descr="http://www.brokenshoulderphotography.com/a_deer_elk_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brokenshoulderphotography.com/a_deer_elk_2.jpg"/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05405" cy="1866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r w:rsidR="00E07665">
        <w:rPr>
          <w:noProof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393.75pt;height:75pt;z-index:251660288;mso-position-horizontal:absolute;mso-position-horizontal-relative:text;mso-position-vertical:absolute;mso-position-vertical-relative:text" fillcolor="black" strokecolor="#9cf" strokeweight="1.5pt">
            <v:fill color2="#ffbf00" rotate="t" colors="0 black;13107f #000040;.5 #400040;.75 #8f0040;58982f #f27300;1 #ffbf00" method="none" focus="100%" type="gradient"/>
            <v:shadow on="t" color="#900"/>
            <v:textpath style="font-family:&quot;Impact&quot;;v-text-kern:t" trim="t" fitpath="t" string="Deer"/>
          </v:shape>
        </w:pict>
      </w:r>
    </w:p>
    <w:p w:rsidR="005355C4" w:rsidRPr="005355C4" w:rsidRDefault="005355C4" w:rsidP="005355C4"/>
    <w:p w:rsidR="005355C4" w:rsidRPr="005355C4" w:rsidRDefault="005355C4" w:rsidP="005355C4"/>
    <w:p w:rsidR="005355C4" w:rsidRPr="005355C4" w:rsidRDefault="005355C4" w:rsidP="005355C4"/>
    <w:p w:rsidR="005355C4" w:rsidRPr="005355C4" w:rsidRDefault="005355C4" w:rsidP="005355C4"/>
    <w:p w:rsidR="005355C4" w:rsidRDefault="005355C4" w:rsidP="005355C4"/>
    <w:p w:rsidR="003F528A" w:rsidRPr="00F66916" w:rsidRDefault="005355C4" w:rsidP="003F528A">
      <w:pPr>
        <w:rPr>
          <w:color w:val="000000" w:themeColor="text1"/>
          <w:sz w:val="28"/>
          <w:szCs w:val="28"/>
          <w:rPrChange w:id="1" w:author="Ministry of Education" w:date="2011-06-28T12:12:00Z">
            <w:rPr>
              <w:sz w:val="28"/>
              <w:szCs w:val="28"/>
            </w:rPr>
          </w:rPrChange>
        </w:rPr>
      </w:pPr>
      <w:r w:rsidRPr="003F528A">
        <w:rPr>
          <w:color w:val="000000" w:themeColor="text1"/>
          <w:sz w:val="28"/>
          <w:szCs w:val="28"/>
        </w:rPr>
        <w:t xml:space="preserve">Deer and elk have horns so they can fight other fellow deer to win a heard of </w:t>
      </w:r>
      <w:proofErr w:type="spellStart"/>
      <w:r w:rsidRPr="003F528A">
        <w:rPr>
          <w:color w:val="000000" w:themeColor="text1"/>
          <w:sz w:val="28"/>
          <w:szCs w:val="28"/>
        </w:rPr>
        <w:t>Hines.Most</w:t>
      </w:r>
      <w:proofErr w:type="spellEnd"/>
      <w:r w:rsidRPr="003F528A">
        <w:rPr>
          <w:color w:val="000000" w:themeColor="text1"/>
          <w:sz w:val="28"/>
          <w:szCs w:val="28"/>
        </w:rPr>
        <w:t xml:space="preserve"> deer will live up to 26 years in age that’s pretty old for a deer.</w:t>
      </w:r>
      <w:r w:rsidR="00545E16" w:rsidRPr="003F528A">
        <w:rPr>
          <w:color w:val="000000" w:themeColor="text1"/>
          <w:sz w:val="28"/>
          <w:szCs w:val="28"/>
        </w:rPr>
        <w:t xml:space="preserve"> </w:t>
      </w:r>
      <w:r w:rsidRPr="003F528A">
        <w:rPr>
          <w:color w:val="000000" w:themeColor="text1"/>
          <w:sz w:val="28"/>
          <w:szCs w:val="28"/>
        </w:rPr>
        <w:t xml:space="preserve">The oldest deer was </w:t>
      </w:r>
      <w:r w:rsidR="009C2D17" w:rsidRPr="003F528A">
        <w:rPr>
          <w:color w:val="000000" w:themeColor="text1"/>
          <w:sz w:val="28"/>
          <w:szCs w:val="28"/>
        </w:rPr>
        <w:t xml:space="preserve">30 years </w:t>
      </w:r>
      <w:proofErr w:type="spellStart"/>
      <w:r w:rsidR="009C2D17" w:rsidRPr="003F528A">
        <w:rPr>
          <w:color w:val="000000" w:themeColor="text1"/>
          <w:sz w:val="28"/>
          <w:szCs w:val="28"/>
        </w:rPr>
        <w:t>old.</w:t>
      </w:r>
      <w:r w:rsidR="004A528D" w:rsidRPr="003F528A">
        <w:rPr>
          <w:color w:val="000000" w:themeColor="text1"/>
          <w:sz w:val="28"/>
          <w:szCs w:val="28"/>
        </w:rPr>
        <w:t>Deer</w:t>
      </w:r>
      <w:proofErr w:type="spellEnd"/>
      <w:r w:rsidR="004A528D" w:rsidRPr="003F528A">
        <w:rPr>
          <w:color w:val="000000" w:themeColor="text1"/>
          <w:sz w:val="28"/>
          <w:szCs w:val="28"/>
        </w:rPr>
        <w:t xml:space="preserve"> will eat hay silage</w:t>
      </w:r>
      <w:del w:id="2" w:author="Ministry of Education" w:date="2011-06-28T12:12:00Z">
        <w:r w:rsidR="004A528D" w:rsidRPr="003F528A" w:rsidDel="00F66916">
          <w:rPr>
            <w:color w:val="000000" w:themeColor="text1"/>
            <w:sz w:val="28"/>
            <w:szCs w:val="28"/>
          </w:rPr>
          <w:delText xml:space="preserve"> and</w:delText>
        </w:r>
      </w:del>
      <w:r w:rsidR="004A528D" w:rsidRPr="003F528A">
        <w:rPr>
          <w:color w:val="000000" w:themeColor="text1"/>
          <w:sz w:val="28"/>
          <w:szCs w:val="28"/>
        </w:rPr>
        <w:t xml:space="preserve"> crop </w:t>
      </w:r>
      <w:r w:rsidR="00046904" w:rsidRPr="003F528A">
        <w:rPr>
          <w:color w:val="000000" w:themeColor="text1"/>
          <w:sz w:val="28"/>
          <w:szCs w:val="28"/>
        </w:rPr>
        <w:t xml:space="preserve">.Deer can grew up to 4 to 5 ft </w:t>
      </w:r>
      <w:proofErr w:type="spellStart"/>
      <w:r w:rsidR="00046904" w:rsidRPr="003F528A">
        <w:rPr>
          <w:color w:val="000000" w:themeColor="text1"/>
          <w:sz w:val="28"/>
          <w:szCs w:val="28"/>
        </w:rPr>
        <w:t>tall</w:t>
      </w:r>
      <w:r w:rsidR="003F4DB0" w:rsidRPr="003F528A">
        <w:rPr>
          <w:color w:val="000000" w:themeColor="text1"/>
          <w:sz w:val="28"/>
          <w:szCs w:val="28"/>
        </w:rPr>
        <w:t>.</w:t>
      </w:r>
      <w:r w:rsidR="00046904" w:rsidRPr="003F528A">
        <w:rPr>
          <w:color w:val="000000" w:themeColor="text1"/>
          <w:sz w:val="28"/>
          <w:szCs w:val="28"/>
        </w:rPr>
        <w:t>Deer</w:t>
      </w:r>
      <w:proofErr w:type="spellEnd"/>
      <w:r w:rsidR="00046904" w:rsidRPr="003F528A">
        <w:rPr>
          <w:color w:val="000000" w:themeColor="text1"/>
          <w:sz w:val="28"/>
          <w:szCs w:val="28"/>
        </w:rPr>
        <w:t xml:space="preserve"> can get up to 16 to 24 spikes on their </w:t>
      </w:r>
      <w:proofErr w:type="spellStart"/>
      <w:r w:rsidR="00046904" w:rsidRPr="003F528A">
        <w:rPr>
          <w:color w:val="000000" w:themeColor="text1"/>
          <w:sz w:val="28"/>
          <w:szCs w:val="28"/>
        </w:rPr>
        <w:t>hornes</w:t>
      </w:r>
      <w:r w:rsidR="003F4DB0" w:rsidRPr="003F528A">
        <w:rPr>
          <w:color w:val="000000" w:themeColor="text1"/>
          <w:sz w:val="28"/>
          <w:szCs w:val="28"/>
        </w:rPr>
        <w:t>.</w:t>
      </w:r>
      <w:r w:rsidR="00C000EF" w:rsidRPr="003F528A">
        <w:rPr>
          <w:color w:val="000000" w:themeColor="text1"/>
          <w:sz w:val="28"/>
          <w:szCs w:val="28"/>
        </w:rPr>
        <w:t>Deer</w:t>
      </w:r>
      <w:proofErr w:type="spellEnd"/>
      <w:r w:rsidR="00C000EF" w:rsidRPr="003F528A">
        <w:rPr>
          <w:color w:val="000000" w:themeColor="text1"/>
          <w:sz w:val="28"/>
          <w:szCs w:val="28"/>
        </w:rPr>
        <w:t xml:space="preserve"> can get in a number up to30 in a </w:t>
      </w:r>
      <w:proofErr w:type="spellStart"/>
      <w:r w:rsidR="00C000EF" w:rsidRPr="003F528A">
        <w:rPr>
          <w:color w:val="000000" w:themeColor="text1"/>
          <w:sz w:val="28"/>
          <w:szCs w:val="28"/>
        </w:rPr>
        <w:t>heird</w:t>
      </w:r>
      <w:proofErr w:type="spellEnd"/>
      <w:r w:rsidR="003F528A" w:rsidRPr="003F528A">
        <w:rPr>
          <w:color w:val="000000" w:themeColor="text1"/>
          <w:sz w:val="28"/>
          <w:szCs w:val="28"/>
        </w:rPr>
        <w:t xml:space="preserve"> of </w:t>
      </w:r>
      <w:proofErr w:type="spellStart"/>
      <w:r w:rsidR="003F528A" w:rsidRPr="003F528A">
        <w:rPr>
          <w:color w:val="000000" w:themeColor="text1"/>
          <w:sz w:val="28"/>
          <w:szCs w:val="28"/>
        </w:rPr>
        <w:t>dee</w:t>
      </w:r>
      <w:proofErr w:type="spellEnd"/>
      <w:r w:rsidR="003F4DB0" w:rsidRPr="003F528A">
        <w:rPr>
          <w:color w:val="000000" w:themeColor="text1"/>
          <w:sz w:val="28"/>
          <w:szCs w:val="28"/>
        </w:rPr>
        <w:t>.</w:t>
      </w:r>
      <w:r w:rsidR="00AE5ED5" w:rsidRPr="003F528A">
        <w:rPr>
          <w:color w:val="000000" w:themeColor="text1"/>
          <w:sz w:val="28"/>
          <w:szCs w:val="28"/>
        </w:rPr>
        <w:t xml:space="preserve"> Deer </w:t>
      </w:r>
      <w:proofErr w:type="spellStart"/>
      <w:r w:rsidR="00AE5ED5" w:rsidRPr="003F528A">
        <w:rPr>
          <w:color w:val="000000" w:themeColor="text1"/>
          <w:sz w:val="28"/>
          <w:szCs w:val="28"/>
        </w:rPr>
        <w:t>origenly</w:t>
      </w:r>
      <w:proofErr w:type="spellEnd"/>
      <w:r w:rsidR="00AE5ED5" w:rsidRPr="003F528A">
        <w:rPr>
          <w:color w:val="000000" w:themeColor="text1"/>
          <w:sz w:val="28"/>
          <w:szCs w:val="28"/>
        </w:rPr>
        <w:t xml:space="preserve"> come from America and elk come from </w:t>
      </w:r>
      <w:proofErr w:type="spellStart"/>
      <w:ins w:id="3" w:author="Student" w:date="2011-09-13T12:13:00Z">
        <w:r w:rsidR="002F1E39">
          <w:rPr>
            <w:color w:val="000000" w:themeColor="text1"/>
            <w:sz w:val="28"/>
            <w:szCs w:val="28"/>
          </w:rPr>
          <w:t>C</w:t>
        </w:r>
      </w:ins>
      <w:del w:id="4" w:author="Student" w:date="2011-09-13T12:13:00Z">
        <w:r w:rsidR="00AE5ED5" w:rsidRPr="003F528A" w:rsidDel="002F1E39">
          <w:rPr>
            <w:color w:val="000000" w:themeColor="text1"/>
            <w:sz w:val="28"/>
            <w:szCs w:val="28"/>
          </w:rPr>
          <w:delText>c</w:delText>
        </w:r>
      </w:del>
      <w:r w:rsidR="00AE5ED5" w:rsidRPr="003F528A">
        <w:rPr>
          <w:color w:val="000000" w:themeColor="text1"/>
          <w:sz w:val="28"/>
          <w:szCs w:val="28"/>
        </w:rPr>
        <w:t>an</w:t>
      </w:r>
      <w:ins w:id="5" w:author="Student" w:date="2011-09-13T12:12:00Z">
        <w:r w:rsidR="002F1E39">
          <w:rPr>
            <w:color w:val="000000" w:themeColor="text1"/>
            <w:sz w:val="28"/>
            <w:szCs w:val="28"/>
          </w:rPr>
          <w:t>a</w:t>
        </w:r>
      </w:ins>
      <w:del w:id="6" w:author="Student" w:date="2011-09-13T12:12:00Z">
        <w:r w:rsidR="00AE5ED5" w:rsidRPr="003F528A" w:rsidDel="002F1E39">
          <w:rPr>
            <w:color w:val="000000" w:themeColor="text1"/>
            <w:sz w:val="28"/>
            <w:szCs w:val="28"/>
          </w:rPr>
          <w:delText>i</w:delText>
        </w:r>
      </w:del>
      <w:r w:rsidR="00AE5ED5" w:rsidRPr="003F528A">
        <w:rPr>
          <w:color w:val="000000" w:themeColor="text1"/>
          <w:sz w:val="28"/>
          <w:szCs w:val="28"/>
        </w:rPr>
        <w:t>da</w:t>
      </w:r>
      <w:r w:rsidR="003F4DB0" w:rsidRPr="003F528A">
        <w:rPr>
          <w:color w:val="000000" w:themeColor="text1"/>
          <w:sz w:val="28"/>
          <w:szCs w:val="28"/>
        </w:rPr>
        <w:t>.Deer</w:t>
      </w:r>
      <w:proofErr w:type="spellEnd"/>
      <w:r w:rsidR="003F4DB0" w:rsidRPr="003F528A">
        <w:rPr>
          <w:color w:val="000000" w:themeColor="text1"/>
          <w:sz w:val="28"/>
          <w:szCs w:val="28"/>
        </w:rPr>
        <w:t xml:space="preserve"> are helpful</w:t>
      </w:r>
      <w:r w:rsidR="003F528A" w:rsidRPr="003F528A">
        <w:rPr>
          <w:color w:val="000000" w:themeColor="text1"/>
          <w:sz w:val="28"/>
          <w:szCs w:val="28"/>
        </w:rPr>
        <w:t>.</w:t>
      </w:r>
      <w:r w:rsidR="003F4DB0" w:rsidRPr="003F528A">
        <w:rPr>
          <w:color w:val="000000" w:themeColor="text1"/>
          <w:sz w:val="28"/>
          <w:szCs w:val="28"/>
        </w:rPr>
        <w:t xml:space="preserve"> </w:t>
      </w:r>
      <w:proofErr w:type="gramStart"/>
      <w:r w:rsidR="003F4DB0" w:rsidRPr="003F528A">
        <w:rPr>
          <w:color w:val="000000" w:themeColor="text1"/>
          <w:sz w:val="28"/>
          <w:szCs w:val="28"/>
        </w:rPr>
        <w:t>because</w:t>
      </w:r>
      <w:proofErr w:type="gramEnd"/>
      <w:r w:rsidR="003F4DB0" w:rsidRPr="003F528A">
        <w:rPr>
          <w:color w:val="000000" w:themeColor="text1"/>
          <w:sz w:val="28"/>
          <w:szCs w:val="28"/>
        </w:rPr>
        <w:t xml:space="preserve"> their good </w:t>
      </w:r>
      <w:proofErr w:type="spellStart"/>
      <w:r w:rsidR="003F4DB0" w:rsidRPr="003F528A">
        <w:rPr>
          <w:color w:val="000000" w:themeColor="text1"/>
          <w:sz w:val="28"/>
          <w:szCs w:val="28"/>
        </w:rPr>
        <w:t>eating</w:t>
      </w:r>
      <w:r w:rsidR="003F528A" w:rsidRPr="003F528A">
        <w:rPr>
          <w:color w:val="000000" w:themeColor="text1"/>
          <w:sz w:val="28"/>
          <w:szCs w:val="28"/>
        </w:rPr>
        <w:t>.</w:t>
      </w:r>
      <w:r w:rsidR="00441164" w:rsidRPr="003F528A">
        <w:rPr>
          <w:color w:val="000000" w:themeColor="text1"/>
          <w:sz w:val="28"/>
          <w:szCs w:val="28"/>
        </w:rPr>
        <w:t>Deer</w:t>
      </w:r>
      <w:proofErr w:type="spellEnd"/>
      <w:r w:rsidR="00441164" w:rsidRPr="003F528A">
        <w:rPr>
          <w:color w:val="000000" w:themeColor="text1"/>
          <w:sz w:val="28"/>
          <w:szCs w:val="28"/>
        </w:rPr>
        <w:t xml:space="preserve"> have compact bodies with long, powerful legs</w:t>
      </w:r>
      <w:r w:rsidR="003F528A" w:rsidRPr="003F528A">
        <w:rPr>
          <w:color w:val="000000" w:themeColor="text1"/>
          <w:sz w:val="28"/>
          <w:szCs w:val="28"/>
        </w:rPr>
        <w:t>.</w:t>
      </w:r>
      <w:r w:rsidR="00441164" w:rsidRPr="003F528A">
        <w:rPr>
          <w:color w:val="000000" w:themeColor="text1"/>
          <w:sz w:val="28"/>
          <w:szCs w:val="28"/>
        </w:rPr>
        <w:t xml:space="preserve"> Deer are excellent swimmers</w:t>
      </w:r>
      <w:r w:rsidR="003F528A" w:rsidRPr="003F528A">
        <w:rPr>
          <w:color w:val="000000" w:themeColor="text1"/>
          <w:sz w:val="28"/>
          <w:szCs w:val="28"/>
        </w:rPr>
        <w:t>.</w:t>
      </w:r>
      <w:r w:rsidR="00441164" w:rsidRPr="003F528A">
        <w:rPr>
          <w:color w:val="000000" w:themeColor="text1"/>
          <w:sz w:val="28"/>
          <w:szCs w:val="28"/>
        </w:rPr>
        <w:t xml:space="preserve"> </w:t>
      </w:r>
      <w:r w:rsidR="003F528A" w:rsidRPr="003F528A">
        <w:rPr>
          <w:sz w:val="28"/>
          <w:szCs w:val="28"/>
        </w:rPr>
        <w:t>The name of a male deer is referred to as a stag or a buck</w:t>
      </w:r>
      <w:r w:rsidR="003F528A" w:rsidRPr="003F528A">
        <w:rPr>
          <w:sz w:val="28"/>
          <w:szCs w:val="28"/>
        </w:rPr>
        <w:br/>
        <w:t>The name of a female deer is referred to as a doe or hind</w:t>
      </w:r>
      <w:r w:rsidR="003F528A" w:rsidRPr="003F528A">
        <w:rPr>
          <w:sz w:val="28"/>
          <w:szCs w:val="28"/>
        </w:rPr>
        <w:br/>
        <w:t>The name or off</w:t>
      </w:r>
      <w:bookmarkStart w:id="7" w:name="_GoBack"/>
      <w:bookmarkEnd w:id="7"/>
      <w:r w:rsidR="003F528A" w:rsidRPr="003F528A">
        <w:rPr>
          <w:sz w:val="28"/>
          <w:szCs w:val="28"/>
        </w:rPr>
        <w:t>spring, or a baby Deer, is a fawn or yearling</w:t>
      </w:r>
      <w:r w:rsidR="003F528A" w:rsidRPr="003F528A">
        <w:rPr>
          <w:sz w:val="28"/>
          <w:szCs w:val="28"/>
        </w:rPr>
        <w:br/>
        <w:t>The average size of a litter is one or two fawns</w:t>
      </w:r>
      <w:r w:rsidR="003F528A" w:rsidRPr="003F528A">
        <w:rPr>
          <w:sz w:val="28"/>
          <w:szCs w:val="28"/>
        </w:rPr>
        <w:br/>
        <w:t>The collective name for a group of Deer is a herd</w:t>
      </w:r>
      <w:r w:rsidR="003F528A" w:rsidRPr="003F528A">
        <w:rPr>
          <w:sz w:val="28"/>
          <w:szCs w:val="28"/>
        </w:rPr>
        <w:br/>
        <w:t>The sound made by a Deer is referred to as a bellow</w:t>
      </w:r>
    </w:p>
    <w:p w:rsidR="002A0748" w:rsidRPr="003F528A" w:rsidRDefault="002A0748" w:rsidP="003F528A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By Freddie </w:t>
      </w:r>
    </w:p>
    <w:p w:rsidR="005355C4" w:rsidRPr="00441164" w:rsidRDefault="002A0748" w:rsidP="00441164">
      <w:pPr>
        <w:jc w:val="center"/>
        <w:rPr>
          <w:sz w:val="40"/>
          <w:szCs w:val="36"/>
        </w:rPr>
      </w:pPr>
      <w:r>
        <w:rPr>
          <w:noProof/>
          <w:sz w:val="40"/>
          <w:szCs w:val="36"/>
        </w:rPr>
        <w:drawing>
          <wp:inline distT="0" distB="0" distL="0" distR="0">
            <wp:extent cx="3405111" cy="2552700"/>
            <wp:effectExtent l="0" t="0" r="5080" b="0"/>
            <wp:docPr id="2" name="Picture 2" descr="P:\2011\Term 1\Room 1 children\Fredd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:\2011\Term 1\Room 1 children\Freddi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5864" cy="255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55C4" w:rsidRPr="00441164" w:rsidSect="007A10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33E56"/>
    <w:multiLevelType w:val="multilevel"/>
    <w:tmpl w:val="70C00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trackRevisions/>
  <w:defaultTabStop w:val="720"/>
  <w:characterSpacingControl w:val="doNotCompress"/>
  <w:compat>
    <w:useFELayout/>
  </w:compat>
  <w:rsids>
    <w:rsidRoot w:val="005355C4"/>
    <w:rsid w:val="00046904"/>
    <w:rsid w:val="00190CB4"/>
    <w:rsid w:val="002A0748"/>
    <w:rsid w:val="002F1E39"/>
    <w:rsid w:val="00352BE8"/>
    <w:rsid w:val="003F4DB0"/>
    <w:rsid w:val="003F528A"/>
    <w:rsid w:val="00403C67"/>
    <w:rsid w:val="00441164"/>
    <w:rsid w:val="004A528D"/>
    <w:rsid w:val="005355C4"/>
    <w:rsid w:val="00545E16"/>
    <w:rsid w:val="005F140E"/>
    <w:rsid w:val="00650231"/>
    <w:rsid w:val="007A1052"/>
    <w:rsid w:val="009C2D17"/>
    <w:rsid w:val="00AE5ED5"/>
    <w:rsid w:val="00C000EF"/>
    <w:rsid w:val="00DC5BD2"/>
    <w:rsid w:val="00E07665"/>
    <w:rsid w:val="00F66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40E"/>
  </w:style>
  <w:style w:type="paragraph" w:styleId="Heading1">
    <w:name w:val="heading 1"/>
    <w:basedOn w:val="Normal"/>
    <w:next w:val="Normal"/>
    <w:link w:val="Heading1Char"/>
    <w:uiPriority w:val="9"/>
    <w:qFormat/>
    <w:rsid w:val="004411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11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023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2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116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116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411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11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411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11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11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11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023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2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116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116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411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11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411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11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A1401-02AB-4427-8746-7A671623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Classroom</cp:lastModifiedBy>
  <cp:revision>2</cp:revision>
  <dcterms:created xsi:type="dcterms:W3CDTF">2011-09-27T00:56:00Z</dcterms:created>
  <dcterms:modified xsi:type="dcterms:W3CDTF">2011-09-27T00:56:00Z</dcterms:modified>
</cp:coreProperties>
</file>